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CAB5E" w14:textId="77777777" w:rsidR="00AA6CCF" w:rsidRDefault="0024101B" w:rsidP="00AA6CCF">
      <w:pPr>
        <w:rPr>
          <w:b/>
        </w:rPr>
      </w:pPr>
      <w:r>
        <w:rPr>
          <w:b/>
        </w:rPr>
        <w:t>SCADA_PRC_VIRTUAL_FLOW</w:t>
      </w:r>
    </w:p>
    <w:tbl>
      <w:tblPr>
        <w:tblStyle w:val="TableGrid"/>
        <w:tblW w:w="10008" w:type="dxa"/>
        <w:tblLook w:val="04A0" w:firstRow="1" w:lastRow="0" w:firstColumn="1" w:lastColumn="0" w:noHBand="0" w:noVBand="1"/>
      </w:tblPr>
      <w:tblGrid>
        <w:gridCol w:w="2564"/>
        <w:gridCol w:w="7444"/>
      </w:tblGrid>
      <w:tr w:rsidR="00AA6CCF" w:rsidRPr="00453F47" w14:paraId="1E0D092D" w14:textId="77777777" w:rsidTr="006E5F0A">
        <w:tc>
          <w:tcPr>
            <w:tcW w:w="2564" w:type="dxa"/>
          </w:tcPr>
          <w:p w14:paraId="5346EDA5" w14:textId="77777777" w:rsidR="00AA6CCF" w:rsidRPr="00453F47" w:rsidRDefault="00AA6CCF" w:rsidP="006E5F0A">
            <w:pPr>
              <w:rPr>
                <w:b/>
              </w:rPr>
            </w:pPr>
            <w:r>
              <w:rPr>
                <w:b/>
              </w:rPr>
              <w:t>Version</w:t>
            </w:r>
          </w:p>
        </w:tc>
        <w:tc>
          <w:tcPr>
            <w:tcW w:w="7444" w:type="dxa"/>
          </w:tcPr>
          <w:p w14:paraId="6317AB21" w14:textId="77777777" w:rsidR="00AA6CCF" w:rsidRPr="00453F47" w:rsidRDefault="00AA6CCF" w:rsidP="006E5F0A">
            <w:pPr>
              <w:rPr>
                <w:b/>
              </w:rPr>
            </w:pPr>
            <w:r>
              <w:rPr>
                <w:b/>
              </w:rPr>
              <w:t>Release Notes</w:t>
            </w:r>
          </w:p>
        </w:tc>
      </w:tr>
      <w:tr w:rsidR="00AA6CCF" w:rsidRPr="00453F47" w14:paraId="385A5403" w14:textId="77777777" w:rsidTr="006E5F0A">
        <w:tc>
          <w:tcPr>
            <w:tcW w:w="2564" w:type="dxa"/>
          </w:tcPr>
          <w:p w14:paraId="7525C44F" w14:textId="77777777" w:rsidR="00AA6CCF" w:rsidRPr="00860D1E" w:rsidRDefault="0024101B" w:rsidP="006E5F0A">
            <w:r>
              <w:t>2.0</w:t>
            </w:r>
          </w:p>
        </w:tc>
        <w:tc>
          <w:tcPr>
            <w:tcW w:w="7444" w:type="dxa"/>
          </w:tcPr>
          <w:p w14:paraId="44E8F70C" w14:textId="77777777" w:rsidR="00AA6CCF" w:rsidRPr="00860D1E" w:rsidRDefault="0024101B" w:rsidP="006E5F0A">
            <w:r>
              <w:t>Conversion to AOI</w:t>
            </w:r>
          </w:p>
        </w:tc>
      </w:tr>
    </w:tbl>
    <w:p w14:paraId="7C55C9F5" w14:textId="77777777" w:rsidR="00AA6CCF" w:rsidRDefault="00AA6CCF" w:rsidP="00AA6CCF">
      <w:pPr>
        <w:rPr>
          <w:b/>
        </w:rPr>
      </w:pPr>
    </w:p>
    <w:p w14:paraId="0231B82A" w14:textId="77777777" w:rsidR="00AA6CCF" w:rsidRDefault="00AA6CCF" w:rsidP="00AA6CCF">
      <w:r>
        <w:rPr>
          <w:b/>
        </w:rPr>
        <w:t>Description</w:t>
      </w:r>
      <w:r>
        <w:t xml:space="preserve">: </w:t>
      </w:r>
      <w:r w:rsidR="0024101B">
        <w:t xml:space="preserve">This UDT is to be used for </w:t>
      </w:r>
      <w:r w:rsidR="0024101B" w:rsidRPr="00B770E8">
        <w:rPr>
          <w:rPrChange w:id="0" w:author="Steve Cauduro" w:date="2020-08-25T09:40:00Z">
            <w:rPr>
              <w:b/>
            </w:rPr>
          </w:rPrChange>
        </w:rPr>
        <w:t>estimating</w:t>
      </w:r>
      <w:r w:rsidR="0024101B">
        <w:t xml:space="preserve"> flow based on level transmitter readings.</w:t>
      </w:r>
      <w:r w:rsidR="008341E8">
        <w:t xml:space="preserve"> </w:t>
      </w:r>
    </w:p>
    <w:p w14:paraId="4872D5FC" w14:textId="3E7D64FA" w:rsidR="00AA6CCF" w:rsidRDefault="00AA6CCF" w:rsidP="00AA6CCF">
      <w:r>
        <w:rPr>
          <w:b/>
        </w:rPr>
        <w:t>Naming Convention</w:t>
      </w:r>
      <w:r>
        <w:t xml:space="preserve">: </w:t>
      </w:r>
      <w:r w:rsidR="0024101B">
        <w:t xml:space="preserve"> Fragment four should be specified as ‘FX’ to indicate a calculated flow e.g. BXX</w:t>
      </w:r>
      <w:ins w:id="1" w:author="Holden, Rob" w:date="2021-11-10T14:33:00Z">
        <w:r w:rsidR="000A52A4">
          <w:t>_</w:t>
        </w:r>
      </w:ins>
      <w:r w:rsidR="0024101B">
        <w:t>DIH1</w:t>
      </w:r>
      <w:ins w:id="2" w:author="Holden, Rob" w:date="2021-11-10T14:33:00Z">
        <w:r w:rsidR="000A52A4">
          <w:t>_</w:t>
        </w:r>
      </w:ins>
      <w:bookmarkStart w:id="3" w:name="_GoBack"/>
      <w:bookmarkEnd w:id="3"/>
      <w:r w:rsidR="0024101B">
        <w:t>FX</w:t>
      </w:r>
      <w:r w:rsidR="0053345D">
        <w:t>1</w:t>
      </w:r>
      <w:r w:rsidR="0024101B">
        <w:t>.</w:t>
      </w:r>
    </w:p>
    <w:p w14:paraId="7887FD43" w14:textId="77777777" w:rsidR="00AA6CCF" w:rsidRDefault="00AA6CCF" w:rsidP="00AA6CCF">
      <w:pPr>
        <w:rPr>
          <w:b/>
        </w:rPr>
      </w:pPr>
      <w:r>
        <w:rPr>
          <w:b/>
        </w:rPr>
        <w:t>UDT Members</w:t>
      </w:r>
    </w:p>
    <w:tbl>
      <w:tblPr>
        <w:tblStyle w:val="TableGrid"/>
        <w:tblW w:w="10458" w:type="dxa"/>
        <w:tblLook w:val="04A0" w:firstRow="1" w:lastRow="0" w:firstColumn="1" w:lastColumn="0" w:noHBand="0" w:noVBand="1"/>
      </w:tblPr>
      <w:tblGrid>
        <w:gridCol w:w="2564"/>
        <w:gridCol w:w="2651"/>
        <w:gridCol w:w="2395"/>
        <w:gridCol w:w="2848"/>
      </w:tblGrid>
      <w:tr w:rsidR="00AA6CCF" w14:paraId="17DA25C0" w14:textId="77777777" w:rsidTr="006E5F0A">
        <w:trPr>
          <w:tblHeader/>
        </w:trPr>
        <w:tc>
          <w:tcPr>
            <w:tcW w:w="2564" w:type="dxa"/>
          </w:tcPr>
          <w:p w14:paraId="140BE695" w14:textId="77777777" w:rsidR="00AA6CCF" w:rsidRPr="00453F47" w:rsidRDefault="00AA6CCF" w:rsidP="006E5F0A">
            <w:pPr>
              <w:rPr>
                <w:b/>
              </w:rPr>
            </w:pPr>
            <w:r w:rsidRPr="00453F47">
              <w:rPr>
                <w:b/>
              </w:rPr>
              <w:t>UDT Member</w:t>
            </w:r>
          </w:p>
        </w:tc>
        <w:tc>
          <w:tcPr>
            <w:tcW w:w="2651" w:type="dxa"/>
          </w:tcPr>
          <w:p w14:paraId="2799A3B1" w14:textId="77777777" w:rsidR="00AA6CCF" w:rsidRPr="00453F47" w:rsidRDefault="00AA6CCF" w:rsidP="006E5F0A">
            <w:pPr>
              <w:rPr>
                <w:b/>
              </w:rPr>
            </w:pPr>
            <w:r w:rsidRPr="00453F47">
              <w:rPr>
                <w:b/>
              </w:rPr>
              <w:t>Datatype</w:t>
            </w:r>
          </w:p>
        </w:tc>
        <w:tc>
          <w:tcPr>
            <w:tcW w:w="2395" w:type="dxa"/>
          </w:tcPr>
          <w:p w14:paraId="4C2994AB" w14:textId="77777777" w:rsidR="00AA6CCF" w:rsidRPr="00453F47" w:rsidRDefault="00AA6CCF" w:rsidP="006E5F0A">
            <w:pPr>
              <w:rPr>
                <w:b/>
              </w:rPr>
            </w:pPr>
            <w:r w:rsidRPr="00453F47">
              <w:rPr>
                <w:b/>
              </w:rPr>
              <w:t>Description</w:t>
            </w:r>
          </w:p>
        </w:tc>
        <w:tc>
          <w:tcPr>
            <w:tcW w:w="2848" w:type="dxa"/>
          </w:tcPr>
          <w:p w14:paraId="72393604" w14:textId="77777777" w:rsidR="00AA6CCF" w:rsidRPr="00453F47" w:rsidRDefault="00AA6CCF" w:rsidP="006E5F0A">
            <w:pPr>
              <w:rPr>
                <w:b/>
              </w:rPr>
            </w:pPr>
            <w:r>
              <w:rPr>
                <w:b/>
              </w:rPr>
              <w:t>Usage</w:t>
            </w:r>
          </w:p>
        </w:tc>
      </w:tr>
      <w:tr w:rsidR="00AA6CCF" w14:paraId="17F864E6" w14:textId="77777777" w:rsidTr="006E5F0A">
        <w:trPr>
          <w:tblHeader/>
        </w:trPr>
        <w:tc>
          <w:tcPr>
            <w:tcW w:w="2564" w:type="dxa"/>
          </w:tcPr>
          <w:p w14:paraId="26E6F89D" w14:textId="77777777" w:rsidR="00AA6CCF" w:rsidRPr="00736B12" w:rsidRDefault="0024101B" w:rsidP="006E5F0A">
            <w:r>
              <w:t>ADDON</w:t>
            </w:r>
          </w:p>
        </w:tc>
        <w:tc>
          <w:tcPr>
            <w:tcW w:w="2651" w:type="dxa"/>
          </w:tcPr>
          <w:p w14:paraId="05DC6BEA" w14:textId="77777777" w:rsidR="00AA6CCF" w:rsidRPr="00736B12" w:rsidRDefault="0024101B" w:rsidP="00F700DA">
            <w:r>
              <w:t>Virtual_Flow_Meter_</w:t>
            </w:r>
            <w:r w:rsidR="00F700DA">
              <w:t>v</w:t>
            </w:r>
            <w:r>
              <w:t>1</w:t>
            </w:r>
          </w:p>
        </w:tc>
        <w:tc>
          <w:tcPr>
            <w:tcW w:w="2395" w:type="dxa"/>
          </w:tcPr>
          <w:p w14:paraId="7424B16B" w14:textId="77777777" w:rsidR="00AA6CCF" w:rsidRPr="00736B12" w:rsidRDefault="0024101B" w:rsidP="006E5F0A">
            <w:r>
              <w:t>Flow Calculation AOI</w:t>
            </w:r>
          </w:p>
        </w:tc>
        <w:tc>
          <w:tcPr>
            <w:tcW w:w="2848" w:type="dxa"/>
          </w:tcPr>
          <w:p w14:paraId="3EB745AA" w14:textId="77777777" w:rsidR="00AA6CCF" w:rsidRPr="00736B12" w:rsidRDefault="0024101B" w:rsidP="006E5F0A">
            <w:r>
              <w:t>Deploy in a routine within Devices Program</w:t>
            </w:r>
          </w:p>
        </w:tc>
      </w:tr>
      <w:tr w:rsidR="00AA6CCF" w14:paraId="52C87E59" w14:textId="77777777" w:rsidTr="006E5F0A">
        <w:trPr>
          <w:tblHeader/>
        </w:trPr>
        <w:tc>
          <w:tcPr>
            <w:tcW w:w="2564" w:type="dxa"/>
          </w:tcPr>
          <w:p w14:paraId="2F4392BD" w14:textId="77777777" w:rsidR="00AA6CCF" w:rsidRPr="00736B12" w:rsidRDefault="0024101B" w:rsidP="006E5F0A">
            <w:r>
              <w:t>AI_CV</w:t>
            </w:r>
          </w:p>
        </w:tc>
        <w:tc>
          <w:tcPr>
            <w:tcW w:w="2651" w:type="dxa"/>
          </w:tcPr>
          <w:p w14:paraId="4E612591" w14:textId="77777777" w:rsidR="00AA6CCF" w:rsidRPr="00736B12" w:rsidRDefault="0024101B" w:rsidP="006E5F0A">
            <w:r>
              <w:t>REAL</w:t>
            </w:r>
          </w:p>
        </w:tc>
        <w:tc>
          <w:tcPr>
            <w:tcW w:w="2395" w:type="dxa"/>
          </w:tcPr>
          <w:p w14:paraId="7FEAFB65" w14:textId="77777777" w:rsidR="00AA6CCF" w:rsidRDefault="0024101B" w:rsidP="006E5F0A">
            <w:r>
              <w:t>Flow Last Discharge Cycle</w:t>
            </w:r>
          </w:p>
        </w:tc>
        <w:tc>
          <w:tcPr>
            <w:tcW w:w="2848" w:type="dxa"/>
          </w:tcPr>
          <w:p w14:paraId="74BB5C15" w14:textId="77777777" w:rsidR="00AA6CCF" w:rsidRDefault="0024101B" w:rsidP="006E5F0A">
            <w:r>
              <w:t>Used on HMI</w:t>
            </w:r>
          </w:p>
        </w:tc>
      </w:tr>
      <w:tr w:rsidR="00AA6CCF" w14:paraId="5B3B1AAC" w14:textId="77777777" w:rsidTr="006E5F0A">
        <w:trPr>
          <w:tblHeader/>
        </w:trPr>
        <w:tc>
          <w:tcPr>
            <w:tcW w:w="2564" w:type="dxa"/>
          </w:tcPr>
          <w:p w14:paraId="70A40BBF" w14:textId="77777777" w:rsidR="00AA6CCF" w:rsidRDefault="0024101B" w:rsidP="006E5F0A">
            <w:r>
              <w:t>AI_EM</w:t>
            </w:r>
          </w:p>
        </w:tc>
        <w:tc>
          <w:tcPr>
            <w:tcW w:w="2651" w:type="dxa"/>
          </w:tcPr>
          <w:p w14:paraId="6063A269" w14:textId="77777777" w:rsidR="00AA6CCF" w:rsidRDefault="0024101B" w:rsidP="006E5F0A">
            <w:r>
              <w:t>REAL</w:t>
            </w:r>
          </w:p>
        </w:tc>
        <w:tc>
          <w:tcPr>
            <w:tcW w:w="2395" w:type="dxa"/>
          </w:tcPr>
          <w:p w14:paraId="695A7214" w14:textId="77777777" w:rsidR="00AA6CCF" w:rsidRDefault="0024101B" w:rsidP="006E5F0A">
            <w:r>
              <w:t>Wet Well Zero in Metres</w:t>
            </w:r>
          </w:p>
        </w:tc>
        <w:tc>
          <w:tcPr>
            <w:tcW w:w="2848" w:type="dxa"/>
          </w:tcPr>
          <w:p w14:paraId="4DD76499" w14:textId="77777777" w:rsidR="00AA6CCF" w:rsidRDefault="0024101B" w:rsidP="006E5F0A">
            <w:r>
              <w:t>Used to estimate flow rate and pumped volume</w:t>
            </w:r>
          </w:p>
        </w:tc>
      </w:tr>
      <w:tr w:rsidR="00AA6CCF" w14:paraId="76A10AEC" w14:textId="77777777" w:rsidTr="006E5F0A">
        <w:trPr>
          <w:tblHeader/>
        </w:trPr>
        <w:tc>
          <w:tcPr>
            <w:tcW w:w="2564" w:type="dxa"/>
          </w:tcPr>
          <w:p w14:paraId="057B1134" w14:textId="77777777" w:rsidR="00AA6CCF" w:rsidRDefault="0024101B" w:rsidP="0024101B">
            <w:r>
              <w:t>AI_XM</w:t>
            </w:r>
          </w:p>
        </w:tc>
        <w:tc>
          <w:tcPr>
            <w:tcW w:w="2651" w:type="dxa"/>
          </w:tcPr>
          <w:p w14:paraId="5D4FADC3" w14:textId="77777777" w:rsidR="00AA6CCF" w:rsidRDefault="0024101B" w:rsidP="006E5F0A">
            <w:r>
              <w:t>REAL</w:t>
            </w:r>
          </w:p>
        </w:tc>
        <w:tc>
          <w:tcPr>
            <w:tcW w:w="2395" w:type="dxa"/>
          </w:tcPr>
          <w:p w14:paraId="54CA02AE" w14:textId="77777777" w:rsidR="00AA6CCF" w:rsidRDefault="00F700DA" w:rsidP="006E5F0A">
            <w:r>
              <w:t>Wet Well Span in Met</w:t>
            </w:r>
            <w:r w:rsidR="0024101B">
              <w:t>res</w:t>
            </w:r>
          </w:p>
        </w:tc>
        <w:tc>
          <w:tcPr>
            <w:tcW w:w="2848" w:type="dxa"/>
          </w:tcPr>
          <w:p w14:paraId="64D5BC2E" w14:textId="77777777" w:rsidR="00AA6CCF" w:rsidRDefault="0024101B" w:rsidP="006E5F0A">
            <w:r>
              <w:t>Used to estimate flow rate and pumped volume</w:t>
            </w:r>
          </w:p>
        </w:tc>
      </w:tr>
    </w:tbl>
    <w:p w14:paraId="1B2CF440" w14:textId="77777777" w:rsidR="00AA6CCF" w:rsidRDefault="00AA6CCF" w:rsidP="00AA6CCF"/>
    <w:p w14:paraId="26A3001C" w14:textId="77777777" w:rsidR="00AA6CCF" w:rsidRPr="00AA6CCF" w:rsidRDefault="00AA6CCF" w:rsidP="00AA6CCF">
      <w:pPr>
        <w:rPr>
          <w:b/>
        </w:rPr>
      </w:pPr>
      <w:r>
        <w:rPr>
          <w:b/>
        </w:rPr>
        <w:t>AOI</w:t>
      </w:r>
    </w:p>
    <w:tbl>
      <w:tblPr>
        <w:tblStyle w:val="TableGrid"/>
        <w:tblW w:w="12528" w:type="dxa"/>
        <w:tblLook w:val="04A0" w:firstRow="1" w:lastRow="0" w:firstColumn="1" w:lastColumn="0" w:noHBand="0" w:noVBand="1"/>
      </w:tblPr>
      <w:tblGrid>
        <w:gridCol w:w="2508"/>
        <w:gridCol w:w="1414"/>
        <w:gridCol w:w="3522"/>
        <w:gridCol w:w="1760"/>
        <w:gridCol w:w="3324"/>
      </w:tblGrid>
      <w:tr w:rsidR="00AF13D6" w:rsidRPr="00453F47" w14:paraId="1D239C3F" w14:textId="77777777" w:rsidTr="00AF13D6">
        <w:trPr>
          <w:tblHeader/>
        </w:trPr>
        <w:tc>
          <w:tcPr>
            <w:tcW w:w="2508" w:type="dxa"/>
          </w:tcPr>
          <w:p w14:paraId="5648093D" w14:textId="77777777" w:rsidR="00AA6CCF" w:rsidRPr="00453F47" w:rsidRDefault="00AA6CCF" w:rsidP="006E5F0A">
            <w:pPr>
              <w:rPr>
                <w:b/>
              </w:rPr>
            </w:pPr>
            <w:r>
              <w:rPr>
                <w:b/>
              </w:rPr>
              <w:t>AOI Parameter</w:t>
            </w:r>
          </w:p>
        </w:tc>
        <w:tc>
          <w:tcPr>
            <w:tcW w:w="1414" w:type="dxa"/>
          </w:tcPr>
          <w:p w14:paraId="2497458C" w14:textId="77777777" w:rsidR="00AA6CCF" w:rsidRDefault="00AA6CCF" w:rsidP="006E5F0A">
            <w:pPr>
              <w:rPr>
                <w:b/>
              </w:rPr>
            </w:pPr>
            <w:r>
              <w:rPr>
                <w:b/>
              </w:rPr>
              <w:t>Requirement</w:t>
            </w:r>
          </w:p>
        </w:tc>
        <w:tc>
          <w:tcPr>
            <w:tcW w:w="3522" w:type="dxa"/>
          </w:tcPr>
          <w:p w14:paraId="5A53E446" w14:textId="77777777" w:rsidR="00AA6CCF" w:rsidRPr="00453F47" w:rsidRDefault="00AA6CCF" w:rsidP="006E5F0A">
            <w:pPr>
              <w:rPr>
                <w:b/>
              </w:rPr>
            </w:pPr>
            <w:r>
              <w:rPr>
                <w:b/>
              </w:rPr>
              <w:t>Default Value</w:t>
            </w:r>
          </w:p>
        </w:tc>
        <w:tc>
          <w:tcPr>
            <w:tcW w:w="1760" w:type="dxa"/>
          </w:tcPr>
          <w:p w14:paraId="5F693828" w14:textId="77777777" w:rsidR="00AA6CCF" w:rsidRPr="00453F47" w:rsidRDefault="00AA6CCF" w:rsidP="006E5F0A">
            <w:pPr>
              <w:rPr>
                <w:b/>
              </w:rPr>
            </w:pPr>
            <w:r w:rsidRPr="00453F47">
              <w:rPr>
                <w:b/>
              </w:rPr>
              <w:t>Description</w:t>
            </w:r>
          </w:p>
        </w:tc>
        <w:tc>
          <w:tcPr>
            <w:tcW w:w="3324" w:type="dxa"/>
          </w:tcPr>
          <w:p w14:paraId="629C317E" w14:textId="77777777" w:rsidR="00AA6CCF" w:rsidRPr="00453F47" w:rsidRDefault="00AA6CCF" w:rsidP="006E5F0A">
            <w:pPr>
              <w:rPr>
                <w:b/>
              </w:rPr>
            </w:pPr>
            <w:r>
              <w:rPr>
                <w:b/>
              </w:rPr>
              <w:t>Implementation Guideline</w:t>
            </w:r>
          </w:p>
        </w:tc>
      </w:tr>
      <w:tr w:rsidR="00AF13D6" w:rsidRPr="00453F47" w14:paraId="7364F69D" w14:textId="77777777" w:rsidTr="00AF13D6">
        <w:trPr>
          <w:tblHeader/>
        </w:trPr>
        <w:tc>
          <w:tcPr>
            <w:tcW w:w="2508" w:type="dxa"/>
          </w:tcPr>
          <w:p w14:paraId="7A2DDED2" w14:textId="77777777" w:rsidR="00AA6CCF" w:rsidRPr="00736B12" w:rsidRDefault="0024101B" w:rsidP="006E5F0A">
            <w:proofErr w:type="spellStart"/>
            <w:r>
              <w:t>Average_Flow</w:t>
            </w:r>
            <w:proofErr w:type="spellEnd"/>
          </w:p>
        </w:tc>
        <w:tc>
          <w:tcPr>
            <w:tcW w:w="1414" w:type="dxa"/>
          </w:tcPr>
          <w:p w14:paraId="4CCA187F" w14:textId="77777777" w:rsidR="00AA6CCF" w:rsidRPr="00736B12" w:rsidRDefault="0024101B" w:rsidP="006E5F0A">
            <w:r>
              <w:t>Mandatory</w:t>
            </w:r>
          </w:p>
        </w:tc>
        <w:tc>
          <w:tcPr>
            <w:tcW w:w="3522" w:type="dxa"/>
          </w:tcPr>
          <w:p w14:paraId="001AA3DF" w14:textId="77777777" w:rsidR="00AA6CCF" w:rsidRPr="0024101B" w:rsidRDefault="0024101B" w:rsidP="006E5F0A">
            <w:proofErr w:type="spellStart"/>
            <w:r>
              <w:rPr>
                <w:i/>
              </w:rPr>
              <w:t>Tagname</w:t>
            </w:r>
            <w:r>
              <w:t>.AI_CV</w:t>
            </w:r>
            <w:proofErr w:type="spellEnd"/>
          </w:p>
        </w:tc>
        <w:tc>
          <w:tcPr>
            <w:tcW w:w="1760" w:type="dxa"/>
          </w:tcPr>
          <w:p w14:paraId="190D4C6D" w14:textId="77777777" w:rsidR="00AA6CCF" w:rsidRPr="008341E8" w:rsidRDefault="0024101B" w:rsidP="006E5F0A">
            <w:r>
              <w:t>Average Flow from Last Pump Cycle</w:t>
            </w:r>
            <w:r w:rsidR="008341E8">
              <w:t xml:space="preserve"> in m</w:t>
            </w:r>
            <w:r w:rsidR="008341E8">
              <w:rPr>
                <w:vertAlign w:val="superscript"/>
              </w:rPr>
              <w:t>3</w:t>
            </w:r>
          </w:p>
        </w:tc>
        <w:tc>
          <w:tcPr>
            <w:tcW w:w="3324" w:type="dxa"/>
          </w:tcPr>
          <w:p w14:paraId="2E399DBC" w14:textId="1DFFE1E1" w:rsidR="00AA6CCF" w:rsidRPr="00736B12" w:rsidRDefault="0024101B" w:rsidP="006E5F0A">
            <w:del w:id="4" w:author="Steve Cauduro" w:date="2020-03-18T15:58:00Z">
              <w:r w:rsidDel="00B770E8">
                <w:delText>NAp</w:delText>
              </w:r>
            </w:del>
            <w:ins w:id="5" w:author="Steve Cauduro" w:date="2020-03-18T15:58:00Z">
              <w:r w:rsidR="00B770E8">
                <w:t>N/A</w:t>
              </w:r>
            </w:ins>
          </w:p>
        </w:tc>
      </w:tr>
      <w:tr w:rsidR="00AF13D6" w:rsidRPr="00453F47" w14:paraId="4A02C0B7" w14:textId="77777777" w:rsidTr="00AF13D6">
        <w:trPr>
          <w:tblHeader/>
        </w:trPr>
        <w:tc>
          <w:tcPr>
            <w:tcW w:w="2508" w:type="dxa"/>
          </w:tcPr>
          <w:p w14:paraId="0355D5BB" w14:textId="77777777" w:rsidR="00AA6CCF" w:rsidRDefault="0024101B" w:rsidP="006E5F0A">
            <w:proofErr w:type="spellStart"/>
            <w:r>
              <w:t>WetWell_Level_MinSpan</w:t>
            </w:r>
            <w:proofErr w:type="spellEnd"/>
          </w:p>
        </w:tc>
        <w:tc>
          <w:tcPr>
            <w:tcW w:w="1414" w:type="dxa"/>
          </w:tcPr>
          <w:p w14:paraId="0EF5219B" w14:textId="77777777" w:rsidR="00AA6CCF" w:rsidRDefault="0024101B" w:rsidP="006E5F0A">
            <w:r>
              <w:t>Mandatory</w:t>
            </w:r>
          </w:p>
        </w:tc>
        <w:tc>
          <w:tcPr>
            <w:tcW w:w="3522" w:type="dxa"/>
          </w:tcPr>
          <w:p w14:paraId="6D16F366" w14:textId="77777777" w:rsidR="00AA6CCF" w:rsidRPr="000E232C" w:rsidRDefault="0024101B" w:rsidP="006E5F0A">
            <w:proofErr w:type="spellStart"/>
            <w:r>
              <w:rPr>
                <w:i/>
              </w:rPr>
              <w:t>Tagname</w:t>
            </w:r>
            <w:r>
              <w:t>.AI_EM</w:t>
            </w:r>
            <w:proofErr w:type="spellEnd"/>
          </w:p>
        </w:tc>
        <w:tc>
          <w:tcPr>
            <w:tcW w:w="1760" w:type="dxa"/>
          </w:tcPr>
          <w:p w14:paraId="248483D2" w14:textId="77777777" w:rsidR="00AA6CCF" w:rsidRDefault="0024101B" w:rsidP="006E5F0A">
            <w:r>
              <w:t>Wet Well Zero in metres</w:t>
            </w:r>
          </w:p>
        </w:tc>
        <w:tc>
          <w:tcPr>
            <w:tcW w:w="3324" w:type="dxa"/>
          </w:tcPr>
          <w:p w14:paraId="0AC1DB32" w14:textId="7C892FDA" w:rsidR="00AA6CCF" w:rsidRDefault="0024101B" w:rsidP="006E5F0A">
            <w:del w:id="6" w:author="Steve Cauduro" w:date="2020-03-18T15:58:00Z">
              <w:r w:rsidDel="00B770E8">
                <w:delText>NAp</w:delText>
              </w:r>
            </w:del>
            <w:ins w:id="7" w:author="Steve Cauduro" w:date="2020-03-18T15:58:00Z">
              <w:r w:rsidR="00B770E8">
                <w:t>N/A</w:t>
              </w:r>
            </w:ins>
          </w:p>
        </w:tc>
      </w:tr>
      <w:tr w:rsidR="00AF13D6" w:rsidRPr="00453F47" w14:paraId="62E5D87D" w14:textId="77777777" w:rsidTr="00AF13D6">
        <w:trPr>
          <w:tblHeader/>
        </w:trPr>
        <w:tc>
          <w:tcPr>
            <w:tcW w:w="2508" w:type="dxa"/>
          </w:tcPr>
          <w:p w14:paraId="66A8051E" w14:textId="77777777" w:rsidR="00AA6CCF" w:rsidRDefault="0024101B" w:rsidP="0024101B">
            <w:proofErr w:type="spellStart"/>
            <w:r>
              <w:t>WetWell_Level_MaxSpan</w:t>
            </w:r>
            <w:proofErr w:type="spellEnd"/>
          </w:p>
        </w:tc>
        <w:tc>
          <w:tcPr>
            <w:tcW w:w="1414" w:type="dxa"/>
          </w:tcPr>
          <w:p w14:paraId="56D94B87" w14:textId="77777777" w:rsidR="00AA6CCF" w:rsidRDefault="0024101B" w:rsidP="006E5F0A">
            <w:r>
              <w:t>Mandatory</w:t>
            </w:r>
          </w:p>
        </w:tc>
        <w:tc>
          <w:tcPr>
            <w:tcW w:w="3522" w:type="dxa"/>
          </w:tcPr>
          <w:p w14:paraId="69336F01" w14:textId="77777777" w:rsidR="00AA6CCF" w:rsidRPr="000E232C" w:rsidRDefault="0024101B" w:rsidP="006E5F0A">
            <w:proofErr w:type="spellStart"/>
            <w:r>
              <w:rPr>
                <w:i/>
              </w:rPr>
              <w:t>Tagname</w:t>
            </w:r>
            <w:r>
              <w:t>.AI_XM</w:t>
            </w:r>
            <w:proofErr w:type="spellEnd"/>
          </w:p>
        </w:tc>
        <w:tc>
          <w:tcPr>
            <w:tcW w:w="1760" w:type="dxa"/>
          </w:tcPr>
          <w:p w14:paraId="753667F4" w14:textId="77777777" w:rsidR="00AA6CCF" w:rsidRDefault="0024101B" w:rsidP="006E5F0A">
            <w:r>
              <w:t>Wet Well Span in Metres</w:t>
            </w:r>
          </w:p>
        </w:tc>
        <w:tc>
          <w:tcPr>
            <w:tcW w:w="3324" w:type="dxa"/>
          </w:tcPr>
          <w:p w14:paraId="433EFFBD" w14:textId="35FDCA76" w:rsidR="00AA6CCF" w:rsidRDefault="0024101B" w:rsidP="006E5F0A">
            <w:del w:id="8" w:author="Steve Cauduro" w:date="2020-03-18T15:58:00Z">
              <w:r w:rsidDel="00B770E8">
                <w:delText>NAp</w:delText>
              </w:r>
            </w:del>
            <w:ins w:id="9" w:author="Steve Cauduro" w:date="2020-03-18T15:58:00Z">
              <w:r w:rsidR="00B770E8">
                <w:t>N/A</w:t>
              </w:r>
            </w:ins>
          </w:p>
        </w:tc>
      </w:tr>
      <w:tr w:rsidR="00AF13D6" w:rsidRPr="00453F47" w14:paraId="0C165E49" w14:textId="77777777" w:rsidTr="00AF13D6">
        <w:trPr>
          <w:tblHeader/>
        </w:trPr>
        <w:tc>
          <w:tcPr>
            <w:tcW w:w="2508" w:type="dxa"/>
          </w:tcPr>
          <w:p w14:paraId="26AF23A8" w14:textId="77777777" w:rsidR="00AA6CCF" w:rsidRDefault="0024101B" w:rsidP="006E5F0A">
            <w:proofErr w:type="spellStart"/>
            <w:r>
              <w:lastRenderedPageBreak/>
              <w:t>Wet_Well_Area</w:t>
            </w:r>
            <w:proofErr w:type="spellEnd"/>
          </w:p>
        </w:tc>
        <w:tc>
          <w:tcPr>
            <w:tcW w:w="1414" w:type="dxa"/>
          </w:tcPr>
          <w:p w14:paraId="27F79B41" w14:textId="77777777" w:rsidR="00AA6CCF" w:rsidRDefault="0024101B" w:rsidP="006E5F0A">
            <w:r>
              <w:t>Mandatory</w:t>
            </w:r>
          </w:p>
        </w:tc>
        <w:tc>
          <w:tcPr>
            <w:tcW w:w="3522" w:type="dxa"/>
          </w:tcPr>
          <w:p w14:paraId="610BE16E" w14:textId="77777777" w:rsidR="00AA6CCF" w:rsidRPr="000E232C" w:rsidRDefault="0024101B" w:rsidP="006E5F0A">
            <w:r>
              <w:t>Hardcoded</w:t>
            </w:r>
          </w:p>
        </w:tc>
        <w:tc>
          <w:tcPr>
            <w:tcW w:w="1760" w:type="dxa"/>
          </w:tcPr>
          <w:p w14:paraId="1FD42A7B" w14:textId="77777777" w:rsidR="00AA6CCF" w:rsidRDefault="0024101B" w:rsidP="006E5F0A">
            <w:r>
              <w:t>Cross-sectional area of the wet well</w:t>
            </w:r>
          </w:p>
        </w:tc>
        <w:tc>
          <w:tcPr>
            <w:tcW w:w="3324" w:type="dxa"/>
          </w:tcPr>
          <w:p w14:paraId="296E6B47" w14:textId="644CEBE7" w:rsidR="00AA6CCF" w:rsidRDefault="0024101B" w:rsidP="006E5F0A">
            <w:del w:id="10" w:author="Steve Cauduro" w:date="2020-03-18T15:58:00Z">
              <w:r w:rsidDel="00B770E8">
                <w:delText>NAp</w:delText>
              </w:r>
            </w:del>
            <w:ins w:id="11" w:author="Steve Cauduro" w:date="2020-03-18T15:58:00Z">
              <w:r w:rsidR="00B770E8">
                <w:t>N/A</w:t>
              </w:r>
            </w:ins>
          </w:p>
        </w:tc>
      </w:tr>
      <w:tr w:rsidR="00AF13D6" w:rsidRPr="00453F47" w14:paraId="51383777" w14:textId="77777777" w:rsidTr="00AF13D6">
        <w:trPr>
          <w:tblHeader/>
        </w:trPr>
        <w:tc>
          <w:tcPr>
            <w:tcW w:w="2508" w:type="dxa"/>
          </w:tcPr>
          <w:p w14:paraId="512BC1AD" w14:textId="77777777" w:rsidR="00AA6CCF" w:rsidRDefault="00AF13D6" w:rsidP="006E5F0A">
            <w:proofErr w:type="spellStart"/>
            <w:r>
              <w:t>Duty_Pump_Start</w:t>
            </w:r>
            <w:proofErr w:type="spellEnd"/>
          </w:p>
        </w:tc>
        <w:tc>
          <w:tcPr>
            <w:tcW w:w="1414" w:type="dxa"/>
          </w:tcPr>
          <w:p w14:paraId="16B1FBAB" w14:textId="77777777" w:rsidR="00AA6CCF" w:rsidRDefault="00AF13D6" w:rsidP="006E5F0A">
            <w:r>
              <w:t>Mandatory</w:t>
            </w:r>
          </w:p>
        </w:tc>
        <w:tc>
          <w:tcPr>
            <w:tcW w:w="3522" w:type="dxa"/>
          </w:tcPr>
          <w:p w14:paraId="45107F3A" w14:textId="77777777" w:rsidR="00AA6CCF" w:rsidRPr="00946C3A" w:rsidRDefault="00AF13D6" w:rsidP="006E5F0A">
            <w:proofErr w:type="spellStart"/>
            <w:r>
              <w:rPr>
                <w:i/>
              </w:rPr>
              <w:t>Tagname</w:t>
            </w:r>
            <w:r>
              <w:t>.ADDON.Duty_Pump_Start</w:t>
            </w:r>
            <w:proofErr w:type="spellEnd"/>
          </w:p>
        </w:tc>
        <w:tc>
          <w:tcPr>
            <w:tcW w:w="1760" w:type="dxa"/>
          </w:tcPr>
          <w:p w14:paraId="24ED9F13" w14:textId="77777777" w:rsidR="00AA6CCF" w:rsidRDefault="00AF13D6" w:rsidP="006E5F0A">
            <w:r>
              <w:t>Duty Pump Started</w:t>
            </w:r>
          </w:p>
        </w:tc>
        <w:tc>
          <w:tcPr>
            <w:tcW w:w="3324" w:type="dxa"/>
          </w:tcPr>
          <w:p w14:paraId="4AFC6EEC" w14:textId="77777777" w:rsidR="00AA6CCF" w:rsidRDefault="00AF13D6" w:rsidP="00AF13D6">
            <w:r>
              <w:t>Program outside of the AOI to indicate that at least one duty pump has been requested to start</w:t>
            </w:r>
          </w:p>
        </w:tc>
      </w:tr>
      <w:tr w:rsidR="00AF13D6" w:rsidRPr="00453F47" w14:paraId="0AB55032" w14:textId="77777777" w:rsidTr="00AF13D6">
        <w:trPr>
          <w:tblHeader/>
        </w:trPr>
        <w:tc>
          <w:tcPr>
            <w:tcW w:w="2508" w:type="dxa"/>
          </w:tcPr>
          <w:p w14:paraId="74B4A100" w14:textId="77777777" w:rsidR="00AF13D6" w:rsidRDefault="00AF13D6" w:rsidP="006E5F0A">
            <w:r>
              <w:t>Duty_1_Start</w:t>
            </w:r>
          </w:p>
        </w:tc>
        <w:tc>
          <w:tcPr>
            <w:tcW w:w="1414" w:type="dxa"/>
          </w:tcPr>
          <w:p w14:paraId="509175DC" w14:textId="77777777" w:rsidR="00AF13D6" w:rsidRDefault="00AF13D6" w:rsidP="006E5F0A">
            <w:r>
              <w:t>Mandatory</w:t>
            </w:r>
          </w:p>
        </w:tc>
        <w:tc>
          <w:tcPr>
            <w:tcW w:w="3522" w:type="dxa"/>
          </w:tcPr>
          <w:p w14:paraId="7763524F" w14:textId="77777777" w:rsidR="00AF13D6" w:rsidRPr="00AF13D6" w:rsidRDefault="00AF13D6" w:rsidP="006E5F0A">
            <w:r>
              <w:t>Dty1.Sts.Auto_Start tag from duty pump UDT</w:t>
            </w:r>
          </w:p>
        </w:tc>
        <w:tc>
          <w:tcPr>
            <w:tcW w:w="1760" w:type="dxa"/>
          </w:tcPr>
          <w:p w14:paraId="3859954A" w14:textId="77777777" w:rsidR="00AF13D6" w:rsidRPr="00AF13D6" w:rsidRDefault="00AF13D6" w:rsidP="006E5F0A">
            <w:r>
              <w:t>Auto Start Command of Duty 1 Pump</w:t>
            </w:r>
          </w:p>
        </w:tc>
        <w:tc>
          <w:tcPr>
            <w:tcW w:w="3324" w:type="dxa"/>
          </w:tcPr>
          <w:p w14:paraId="5FC103A2" w14:textId="7602F15B" w:rsidR="00AF13D6" w:rsidRDefault="00AF13D6" w:rsidP="00AF13D6">
            <w:del w:id="12" w:author="Steve Cauduro" w:date="2020-03-18T15:58:00Z">
              <w:r w:rsidDel="00B770E8">
                <w:delText>NAp</w:delText>
              </w:r>
            </w:del>
            <w:ins w:id="13" w:author="Steve Cauduro" w:date="2020-03-18T15:58:00Z">
              <w:r w:rsidR="00B770E8">
                <w:t>N/A</w:t>
              </w:r>
            </w:ins>
          </w:p>
        </w:tc>
      </w:tr>
      <w:tr w:rsidR="00AF13D6" w:rsidRPr="00453F47" w14:paraId="273BBB0A" w14:textId="77777777" w:rsidTr="00AF13D6">
        <w:trPr>
          <w:tblHeader/>
        </w:trPr>
        <w:tc>
          <w:tcPr>
            <w:tcW w:w="2508" w:type="dxa"/>
          </w:tcPr>
          <w:p w14:paraId="68D248AE" w14:textId="77777777" w:rsidR="00AF13D6" w:rsidRDefault="00AF13D6" w:rsidP="006E5F0A">
            <w:r>
              <w:t>Duty_1_Stop</w:t>
            </w:r>
          </w:p>
        </w:tc>
        <w:tc>
          <w:tcPr>
            <w:tcW w:w="1414" w:type="dxa"/>
          </w:tcPr>
          <w:p w14:paraId="663B3617" w14:textId="77777777" w:rsidR="00AF13D6" w:rsidRDefault="00AF13D6" w:rsidP="006E5F0A">
            <w:r>
              <w:t>Mandatory</w:t>
            </w:r>
          </w:p>
        </w:tc>
        <w:tc>
          <w:tcPr>
            <w:tcW w:w="3522" w:type="dxa"/>
          </w:tcPr>
          <w:p w14:paraId="08970C5E" w14:textId="77777777" w:rsidR="00AF13D6" w:rsidRPr="00AF13D6" w:rsidRDefault="00AF13D6" w:rsidP="00AF13D6">
            <w:r>
              <w:t>Dty1.Sts.Auto_Stop tag from duty pump UDT</w:t>
            </w:r>
          </w:p>
        </w:tc>
        <w:tc>
          <w:tcPr>
            <w:tcW w:w="1760" w:type="dxa"/>
          </w:tcPr>
          <w:p w14:paraId="25C216DD" w14:textId="77777777" w:rsidR="00AF13D6" w:rsidRPr="00AF13D6" w:rsidRDefault="00AF13D6" w:rsidP="006E5F0A">
            <w:r>
              <w:t>Auto Stop Command of Duty 1 Pump</w:t>
            </w:r>
          </w:p>
        </w:tc>
        <w:tc>
          <w:tcPr>
            <w:tcW w:w="3324" w:type="dxa"/>
          </w:tcPr>
          <w:p w14:paraId="21F3F647" w14:textId="69F2143C" w:rsidR="00AF13D6" w:rsidRDefault="00AF13D6" w:rsidP="00AF13D6">
            <w:del w:id="14" w:author="Steve Cauduro" w:date="2020-03-18T15:58:00Z">
              <w:r w:rsidDel="00B770E8">
                <w:delText>NAp</w:delText>
              </w:r>
            </w:del>
            <w:ins w:id="15" w:author="Steve Cauduro" w:date="2020-03-18T15:58:00Z">
              <w:r w:rsidR="00B770E8">
                <w:t>N/A</w:t>
              </w:r>
            </w:ins>
          </w:p>
        </w:tc>
      </w:tr>
      <w:tr w:rsidR="00AF13D6" w:rsidRPr="00453F47" w14:paraId="204D01C5" w14:textId="77777777" w:rsidTr="00AF13D6">
        <w:trPr>
          <w:tblHeader/>
        </w:trPr>
        <w:tc>
          <w:tcPr>
            <w:tcW w:w="2508" w:type="dxa"/>
          </w:tcPr>
          <w:p w14:paraId="39833FC8" w14:textId="77777777" w:rsidR="00AF13D6" w:rsidRDefault="00AF13D6" w:rsidP="006E5F0A">
            <w:r>
              <w:t>Duty_1_Start_SP</w:t>
            </w:r>
          </w:p>
        </w:tc>
        <w:tc>
          <w:tcPr>
            <w:tcW w:w="1414" w:type="dxa"/>
          </w:tcPr>
          <w:p w14:paraId="7B32AAA1" w14:textId="77777777" w:rsidR="00AF13D6" w:rsidRDefault="00AF13D6" w:rsidP="006E5F0A">
            <w:r>
              <w:t>Mandatory</w:t>
            </w:r>
          </w:p>
        </w:tc>
        <w:tc>
          <w:tcPr>
            <w:tcW w:w="3522" w:type="dxa"/>
          </w:tcPr>
          <w:p w14:paraId="61C8CD8F" w14:textId="77777777" w:rsidR="00AF13D6" w:rsidRPr="00AF13D6" w:rsidRDefault="00AF13D6" w:rsidP="00AF13D6">
            <w:r>
              <w:t>Dty1.Sts.AI_TS tag from duty pump UDT</w:t>
            </w:r>
          </w:p>
        </w:tc>
        <w:tc>
          <w:tcPr>
            <w:tcW w:w="1760" w:type="dxa"/>
          </w:tcPr>
          <w:p w14:paraId="6F82D684" w14:textId="77777777" w:rsidR="00AF13D6" w:rsidRPr="00AF13D6" w:rsidRDefault="00AF13D6" w:rsidP="006E5F0A">
            <w:r>
              <w:t>Duty 1 Level Start Setpoint in %</w:t>
            </w:r>
          </w:p>
        </w:tc>
        <w:tc>
          <w:tcPr>
            <w:tcW w:w="3324" w:type="dxa"/>
          </w:tcPr>
          <w:p w14:paraId="096C718E" w14:textId="06FF3C75" w:rsidR="00AF13D6" w:rsidRDefault="00AF13D6" w:rsidP="00AF13D6">
            <w:del w:id="16" w:author="Steve Cauduro" w:date="2020-03-18T15:58:00Z">
              <w:r w:rsidDel="00B770E8">
                <w:delText>NAp</w:delText>
              </w:r>
            </w:del>
            <w:ins w:id="17" w:author="Steve Cauduro" w:date="2020-03-18T15:58:00Z">
              <w:r w:rsidR="00B770E8">
                <w:t>N/A</w:t>
              </w:r>
            </w:ins>
          </w:p>
        </w:tc>
      </w:tr>
      <w:tr w:rsidR="00AF13D6" w:rsidRPr="00453F47" w14:paraId="7769A4B4" w14:textId="77777777" w:rsidTr="00AF13D6">
        <w:trPr>
          <w:tblHeader/>
        </w:trPr>
        <w:tc>
          <w:tcPr>
            <w:tcW w:w="2508" w:type="dxa"/>
          </w:tcPr>
          <w:p w14:paraId="4549AA59" w14:textId="77777777" w:rsidR="00AF13D6" w:rsidRDefault="00AF13D6" w:rsidP="006E5F0A">
            <w:r>
              <w:t>Duty_1_Stop_SP</w:t>
            </w:r>
          </w:p>
        </w:tc>
        <w:tc>
          <w:tcPr>
            <w:tcW w:w="1414" w:type="dxa"/>
          </w:tcPr>
          <w:p w14:paraId="3618F29F" w14:textId="77777777" w:rsidR="00AF13D6" w:rsidRDefault="00AF13D6" w:rsidP="006E5F0A">
            <w:r>
              <w:t>Mandatory</w:t>
            </w:r>
          </w:p>
        </w:tc>
        <w:tc>
          <w:tcPr>
            <w:tcW w:w="3522" w:type="dxa"/>
          </w:tcPr>
          <w:p w14:paraId="762092E1" w14:textId="77777777" w:rsidR="00AF13D6" w:rsidRPr="00AF13D6" w:rsidRDefault="00AF13D6" w:rsidP="00AF13D6">
            <w:r>
              <w:t>Dty1.Sts.AI_PS tag from duty pump UDT</w:t>
            </w:r>
          </w:p>
        </w:tc>
        <w:tc>
          <w:tcPr>
            <w:tcW w:w="1760" w:type="dxa"/>
          </w:tcPr>
          <w:p w14:paraId="5AAFA8C3" w14:textId="77777777" w:rsidR="00AF13D6" w:rsidRPr="00AF13D6" w:rsidRDefault="00AF13D6" w:rsidP="006E5F0A">
            <w:r>
              <w:t>Duty 1 Level Stop Setpoint in %</w:t>
            </w:r>
          </w:p>
        </w:tc>
        <w:tc>
          <w:tcPr>
            <w:tcW w:w="3324" w:type="dxa"/>
          </w:tcPr>
          <w:p w14:paraId="1FEA37C1" w14:textId="08BF153F" w:rsidR="00AF13D6" w:rsidRDefault="00AF13D6" w:rsidP="00AF13D6">
            <w:del w:id="18" w:author="Steve Cauduro" w:date="2020-03-18T15:58:00Z">
              <w:r w:rsidDel="00B770E8">
                <w:delText>NAp</w:delText>
              </w:r>
            </w:del>
            <w:ins w:id="19" w:author="Steve Cauduro" w:date="2020-03-18T15:58:00Z">
              <w:r w:rsidR="00B770E8">
                <w:t>N/A</w:t>
              </w:r>
            </w:ins>
          </w:p>
        </w:tc>
      </w:tr>
      <w:tr w:rsidR="00AF13D6" w:rsidRPr="00453F47" w14:paraId="35C2FD37" w14:textId="77777777" w:rsidTr="00AF13D6">
        <w:trPr>
          <w:tblHeader/>
        </w:trPr>
        <w:tc>
          <w:tcPr>
            <w:tcW w:w="2508" w:type="dxa"/>
          </w:tcPr>
          <w:p w14:paraId="2AE07312" w14:textId="77777777" w:rsidR="00AF13D6" w:rsidRDefault="00AF13D6" w:rsidP="006E5F0A">
            <w:proofErr w:type="spellStart"/>
            <w:r>
              <w:t>SYS_Day_Reset</w:t>
            </w:r>
            <w:proofErr w:type="spellEnd"/>
          </w:p>
        </w:tc>
        <w:tc>
          <w:tcPr>
            <w:tcW w:w="1414" w:type="dxa"/>
          </w:tcPr>
          <w:p w14:paraId="7FAB3FBE" w14:textId="77777777" w:rsidR="00AF13D6" w:rsidRDefault="00AF13D6" w:rsidP="006E5F0A">
            <w:r>
              <w:t>Mandatory</w:t>
            </w:r>
          </w:p>
        </w:tc>
        <w:tc>
          <w:tcPr>
            <w:tcW w:w="3522" w:type="dxa"/>
          </w:tcPr>
          <w:p w14:paraId="67B963CB" w14:textId="77777777" w:rsidR="00AF13D6" w:rsidRPr="00AF13D6" w:rsidRDefault="00AF13D6" w:rsidP="006E5F0A">
            <w:proofErr w:type="spellStart"/>
            <w:r>
              <w:t>SYS_Day_Reset</w:t>
            </w:r>
            <w:proofErr w:type="spellEnd"/>
          </w:p>
        </w:tc>
        <w:tc>
          <w:tcPr>
            <w:tcW w:w="1760" w:type="dxa"/>
          </w:tcPr>
          <w:p w14:paraId="4E3641AE" w14:textId="77777777" w:rsidR="00AF13D6" w:rsidRDefault="00AF13D6" w:rsidP="006E5F0A">
            <w:r>
              <w:t>Daily Reset Flag</w:t>
            </w:r>
          </w:p>
        </w:tc>
        <w:tc>
          <w:tcPr>
            <w:tcW w:w="3324" w:type="dxa"/>
          </w:tcPr>
          <w:p w14:paraId="12828F5F" w14:textId="259EC2F7" w:rsidR="00AF13D6" w:rsidRDefault="00AF13D6" w:rsidP="00AF13D6">
            <w:del w:id="20" w:author="Steve Cauduro" w:date="2020-03-18T15:58:00Z">
              <w:r w:rsidDel="00B770E8">
                <w:delText>NAp</w:delText>
              </w:r>
            </w:del>
            <w:ins w:id="21" w:author="Steve Cauduro" w:date="2020-03-18T15:58:00Z">
              <w:r w:rsidR="00B770E8">
                <w:t>N/A</w:t>
              </w:r>
            </w:ins>
          </w:p>
        </w:tc>
      </w:tr>
      <w:tr w:rsidR="00AF13D6" w:rsidRPr="00453F47" w14:paraId="70A54CCB" w14:textId="77777777" w:rsidTr="00AF13D6">
        <w:trPr>
          <w:tblHeader/>
        </w:trPr>
        <w:tc>
          <w:tcPr>
            <w:tcW w:w="2508" w:type="dxa"/>
          </w:tcPr>
          <w:p w14:paraId="1478E852" w14:textId="77777777" w:rsidR="00AF13D6" w:rsidRDefault="00AF13D6" w:rsidP="006E5F0A">
            <w:proofErr w:type="spellStart"/>
            <w:r>
              <w:t>Daily_Total</w:t>
            </w:r>
            <w:proofErr w:type="spellEnd"/>
          </w:p>
        </w:tc>
        <w:tc>
          <w:tcPr>
            <w:tcW w:w="1414" w:type="dxa"/>
          </w:tcPr>
          <w:p w14:paraId="7D75543F" w14:textId="77777777" w:rsidR="00AF13D6" w:rsidRDefault="00AF13D6" w:rsidP="006E5F0A">
            <w:r>
              <w:t>Mandatory</w:t>
            </w:r>
          </w:p>
        </w:tc>
        <w:tc>
          <w:tcPr>
            <w:tcW w:w="3522" w:type="dxa"/>
          </w:tcPr>
          <w:p w14:paraId="192DF983" w14:textId="77777777" w:rsidR="00AF13D6" w:rsidRPr="00AF13D6" w:rsidRDefault="00AF13D6" w:rsidP="006E5F0A">
            <w:r>
              <w:t>Map to AI_TD tag of an analog UDT</w:t>
            </w:r>
          </w:p>
        </w:tc>
        <w:tc>
          <w:tcPr>
            <w:tcW w:w="1760" w:type="dxa"/>
          </w:tcPr>
          <w:p w14:paraId="13C9DD8D" w14:textId="77777777" w:rsidR="00AF13D6" w:rsidRDefault="00AF13D6" w:rsidP="006E5F0A">
            <w:r>
              <w:t>Flow total today</w:t>
            </w:r>
          </w:p>
        </w:tc>
        <w:tc>
          <w:tcPr>
            <w:tcW w:w="3324" w:type="dxa"/>
          </w:tcPr>
          <w:p w14:paraId="42451E39" w14:textId="56AA5698" w:rsidR="00AF13D6" w:rsidRDefault="00AF13D6" w:rsidP="00AF13D6">
            <w:del w:id="22" w:author="Steve Cauduro" w:date="2020-03-18T15:58:00Z">
              <w:r w:rsidDel="00B770E8">
                <w:delText>NAp</w:delText>
              </w:r>
            </w:del>
            <w:ins w:id="23" w:author="Steve Cauduro" w:date="2020-03-18T15:58:00Z">
              <w:r w:rsidR="00B770E8">
                <w:t>N/A</w:t>
              </w:r>
            </w:ins>
          </w:p>
        </w:tc>
      </w:tr>
      <w:tr w:rsidR="00AF13D6" w:rsidRPr="00453F47" w14:paraId="2FB3948D" w14:textId="77777777" w:rsidTr="00AF13D6">
        <w:trPr>
          <w:tblHeader/>
        </w:trPr>
        <w:tc>
          <w:tcPr>
            <w:tcW w:w="2508" w:type="dxa"/>
          </w:tcPr>
          <w:p w14:paraId="107FEAA8" w14:textId="77777777" w:rsidR="00AF13D6" w:rsidRDefault="00AF13D6" w:rsidP="006E5F0A">
            <w:proofErr w:type="spellStart"/>
            <w:r>
              <w:t>Daily_Total_Yesterday</w:t>
            </w:r>
            <w:proofErr w:type="spellEnd"/>
          </w:p>
        </w:tc>
        <w:tc>
          <w:tcPr>
            <w:tcW w:w="1414" w:type="dxa"/>
          </w:tcPr>
          <w:p w14:paraId="1659D985" w14:textId="77777777" w:rsidR="00AF13D6" w:rsidRDefault="00AF13D6" w:rsidP="006E5F0A">
            <w:r>
              <w:t>Mandatory</w:t>
            </w:r>
          </w:p>
        </w:tc>
        <w:tc>
          <w:tcPr>
            <w:tcW w:w="3522" w:type="dxa"/>
          </w:tcPr>
          <w:p w14:paraId="0FFA766C" w14:textId="77777777" w:rsidR="00AF13D6" w:rsidRPr="00AF13D6" w:rsidRDefault="00AF13D6" w:rsidP="00AF13D6">
            <w:r>
              <w:t>Map to AI_YT tag of an analog UDT</w:t>
            </w:r>
          </w:p>
        </w:tc>
        <w:tc>
          <w:tcPr>
            <w:tcW w:w="1760" w:type="dxa"/>
          </w:tcPr>
          <w:p w14:paraId="169DBC11" w14:textId="77777777" w:rsidR="00AF13D6" w:rsidRDefault="00AF13D6" w:rsidP="006E5F0A">
            <w:r>
              <w:t>Flow total yesterday</w:t>
            </w:r>
          </w:p>
        </w:tc>
        <w:tc>
          <w:tcPr>
            <w:tcW w:w="3324" w:type="dxa"/>
          </w:tcPr>
          <w:p w14:paraId="3C449FCF" w14:textId="5FC8EF64" w:rsidR="00AF13D6" w:rsidRDefault="00AF13D6" w:rsidP="00AF13D6">
            <w:del w:id="24" w:author="Steve Cauduro" w:date="2020-03-18T15:58:00Z">
              <w:r w:rsidDel="00B770E8">
                <w:delText>NAp</w:delText>
              </w:r>
            </w:del>
            <w:ins w:id="25" w:author="Steve Cauduro" w:date="2020-03-18T15:58:00Z">
              <w:r w:rsidR="00B770E8">
                <w:t>N/A</w:t>
              </w:r>
            </w:ins>
          </w:p>
        </w:tc>
      </w:tr>
    </w:tbl>
    <w:p w14:paraId="1756C296" w14:textId="77777777" w:rsidR="00AA6CCF" w:rsidRDefault="00AA6CCF" w:rsidP="00AA6CCF"/>
    <w:p w14:paraId="7673B467" w14:textId="77777777" w:rsidR="00AA6CCF" w:rsidRDefault="00AA6CCF" w:rsidP="00AA6CCF">
      <w:r>
        <w:rPr>
          <w:b/>
        </w:rPr>
        <w:t>AOI Operation Description</w:t>
      </w:r>
    </w:p>
    <w:p w14:paraId="4FDCD14C" w14:textId="1B68D98A" w:rsidR="00AF13D6" w:rsidRDefault="008341E8" w:rsidP="00AA6CCF">
      <w:r>
        <w:t>The first two rungs of the AOI compute the amount of volume that is pumped in the duty pump cycle.  The effective span of the wet well transmitter</w:t>
      </w:r>
      <w:r w:rsidR="00F700DA">
        <w:t xml:space="preserve"> is calculated</w:t>
      </w:r>
      <w:r>
        <w:t xml:space="preserve"> by subtracting the zero setpoint from the span </w:t>
      </w:r>
      <w:del w:id="26" w:author="Steve Cauduro" w:date="2020-03-18T15:59:00Z">
        <w:r w:rsidDel="00B770E8">
          <w:delText>setoint</w:delText>
        </w:r>
      </w:del>
      <w:ins w:id="27" w:author="Steve Cauduro" w:date="2020-03-18T15:59:00Z">
        <w:r w:rsidR="00B770E8">
          <w:t>setpoint</w:t>
        </w:r>
      </w:ins>
      <w:r>
        <w:t>.  The start and stop elevations can then be computed by multiplying the start and stop level</w:t>
      </w:r>
      <w:del w:id="28" w:author="Steve Cauduro" w:date="2020-03-18T15:59:00Z">
        <w:r w:rsidDel="00B770E8">
          <w:delText xml:space="preserve"> level</w:delText>
        </w:r>
      </w:del>
      <w:r>
        <w:t xml:space="preserve"> setpoints (in %) by the effective span.  Finally, the volume of water to be pumped can be estimated by subtracting the start level from the stop level and multiplying by the cross-sectional area of the well.</w:t>
      </w:r>
    </w:p>
    <w:p w14:paraId="65563071" w14:textId="77777777" w:rsidR="008341E8" w:rsidRDefault="008341E8" w:rsidP="00AA6CCF">
      <w:r>
        <w:t>The next six run</w:t>
      </w:r>
      <w:r w:rsidR="00F700DA">
        <w:t>gs track emptying and filling ti</w:t>
      </w:r>
      <w:r>
        <w:t>me for the well.  When one of the duty pumps is requested to start, the well is deemed to be emptying until the duty pump 1 stop request is triggered.  This transitions the wet well to “filling” mode, until the duty pump 1 start request is seen.  Based on the time spent in “fill” mode, the inflow rate to the wet well can be estimated by dividing the pumped volume by the fill time.</w:t>
      </w:r>
    </w:p>
    <w:p w14:paraId="368D451B" w14:textId="77777777" w:rsidR="008341E8" w:rsidRDefault="008341E8" w:rsidP="00AA6CCF">
      <w:r>
        <w:lastRenderedPageBreak/>
        <w:t>The total amount of water pumped during an emp</w:t>
      </w:r>
      <w:r w:rsidR="00F700DA">
        <w:t>t</w:t>
      </w:r>
      <w:r>
        <w:t xml:space="preserve">ying cycle is the water volume </w:t>
      </w:r>
      <w:r w:rsidR="00F700DA">
        <w:t>defined</w:t>
      </w:r>
      <w:r>
        <w:t xml:space="preserve"> </w:t>
      </w:r>
      <w:r w:rsidR="00F700DA">
        <w:t xml:space="preserve">by </w:t>
      </w:r>
      <w:r>
        <w:t>the duty pump 1 start and stop setpoints, plus whatever water flowed into the wet well during the emptying cycle.  The latter value is computed by multiplying the fill rate by the time spen</w:t>
      </w:r>
      <w:r w:rsidR="0053345D">
        <w:t>t</w:t>
      </w:r>
      <w:r>
        <w:t xml:space="preserve"> in “Emptying” mode.  This volume is then added to the volume of water within the duty 1 pump limits to determine the total amount of water pumped out of the well.</w:t>
      </w:r>
      <w:r w:rsidR="0053345D">
        <w:t xml:space="preserve">  Dividing this volume by the time to empty the wet well estimates the flow in L/s.</w:t>
      </w:r>
    </w:p>
    <w:p w14:paraId="64A0DF6B" w14:textId="3EB35609" w:rsidR="0053345D" w:rsidRPr="0053345D" w:rsidRDefault="0053345D" w:rsidP="00AA6CCF">
      <w:r>
        <w:t>The total volume of water pumped is totalized in m</w:t>
      </w:r>
      <w:r>
        <w:rPr>
          <w:vertAlign w:val="superscript"/>
        </w:rPr>
        <w:t>3</w:t>
      </w:r>
      <w:r>
        <w:t xml:space="preserve"> and resets </w:t>
      </w:r>
      <w:del w:id="29" w:author="Steve Cauduro" w:date="2020-03-18T16:00:00Z">
        <w:r w:rsidDel="00B770E8">
          <w:delText>on a daily basis</w:delText>
        </w:r>
      </w:del>
      <w:ins w:id="30" w:author="Steve Cauduro" w:date="2020-03-18T16:00:00Z">
        <w:r w:rsidR="00B770E8">
          <w:t>daily</w:t>
        </w:r>
      </w:ins>
      <w:r>
        <w:t>.</w:t>
      </w:r>
    </w:p>
    <w:p w14:paraId="0AA7F812" w14:textId="77777777" w:rsidR="00AA6CCF" w:rsidRDefault="00AA6CCF" w:rsidP="00AA6CCF">
      <w:pPr>
        <w:rPr>
          <w:b/>
        </w:rPr>
      </w:pPr>
      <w:r>
        <w:rPr>
          <w:b/>
        </w:rPr>
        <w:t>Programming Examples</w:t>
      </w:r>
    </w:p>
    <w:p w14:paraId="68E4891A" w14:textId="547463B9" w:rsidR="0053345D" w:rsidRDefault="0053345D" w:rsidP="00AA6CCF">
      <w:r>
        <w:t xml:space="preserve">This AOI should only be used in applications where a real discharge flow meter is not available, but an estimation of flow out of the wet well is still required.  It should be noted that this UDT will only produce an </w:t>
      </w:r>
      <w:r w:rsidRPr="00B770E8">
        <w:rPr>
          <w:rPrChange w:id="31" w:author="Steve Cauduro" w:date="2020-08-25T09:40:00Z">
            <w:rPr>
              <w:b/>
            </w:rPr>
          </w:rPrChange>
        </w:rPr>
        <w:t>approximation</w:t>
      </w:r>
      <w:r>
        <w:t xml:space="preserve"> of the flow </w:t>
      </w:r>
      <w:del w:id="32" w:author="Steve Cauduro" w:date="2020-03-18T16:01:00Z">
        <w:r w:rsidDel="00B770E8">
          <w:delText>data, and</w:delText>
        </w:r>
      </w:del>
      <w:ins w:id="33" w:author="Steve Cauduro" w:date="2020-03-18T16:01:00Z">
        <w:r w:rsidR="00B770E8">
          <w:t>data and</w:t>
        </w:r>
      </w:ins>
      <w:r>
        <w:t xml:space="preserve"> will not be accurate in situations where high flows call for multiple duty pumps or the system is running on backup control.</w:t>
      </w:r>
    </w:p>
    <w:p w14:paraId="226C9DFD" w14:textId="77777777" w:rsidR="0053345D" w:rsidRDefault="0053345D" w:rsidP="00AA6CCF">
      <w:r>
        <w:t>The flow rate calculated by this block can be used as the raw input for an analog instrument UDT if alarming or additional signal monitoring/conditioning is required.  It is generally recommended to create this tag, regardless, so that the totalizer tags may be used in the calculated flow UDT.  This would allow for the creation of a tag with FI1 as the fourth fragment and allow for simplified integration if a real flowmeter were installed in the future.</w:t>
      </w:r>
    </w:p>
    <w:p w14:paraId="3BF5A9D5" w14:textId="77777777" w:rsidR="00A70515" w:rsidRDefault="00A70515" w:rsidP="00AA6CCF">
      <w:pPr>
        <w:rPr>
          <w:b/>
        </w:rPr>
      </w:pPr>
      <w:r>
        <w:rPr>
          <w:b/>
        </w:rPr>
        <w:t>HMI Integration</w:t>
      </w:r>
    </w:p>
    <w:p w14:paraId="5A812FB0" w14:textId="77777777" w:rsidR="00A70515" w:rsidRPr="00A70515" w:rsidRDefault="00A70515" w:rsidP="00AA6CCF">
      <w:r>
        <w:t>There are no specific integrat</w:t>
      </w:r>
      <w:r w:rsidR="00F700DA">
        <w:t>ion requirements for this UDT</w:t>
      </w:r>
      <w:r>
        <w:t>.</w:t>
      </w:r>
    </w:p>
    <w:p w14:paraId="290F4E94" w14:textId="77777777" w:rsidR="00BF26AF" w:rsidRDefault="000A52A4"/>
    <w:sectPr w:rsidR="00BF26AF" w:rsidSect="00CE637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rson w15:author="Holden, Rob">
    <w15:presenceInfo w15:providerId="AD" w15:userId="S-1-5-21-2139973840-1036390329-796740536-25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37A"/>
    <w:rsid w:val="000A52A4"/>
    <w:rsid w:val="00221670"/>
    <w:rsid w:val="0024101B"/>
    <w:rsid w:val="00276588"/>
    <w:rsid w:val="002A0716"/>
    <w:rsid w:val="0053345D"/>
    <w:rsid w:val="0073218B"/>
    <w:rsid w:val="008341E8"/>
    <w:rsid w:val="00A316B4"/>
    <w:rsid w:val="00A70515"/>
    <w:rsid w:val="00AA6CCF"/>
    <w:rsid w:val="00AF13D6"/>
    <w:rsid w:val="00B770E8"/>
    <w:rsid w:val="00CE637A"/>
    <w:rsid w:val="00F700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9AD7F"/>
  <w15:docId w15:val="{C3ACDC42-88D9-437A-A1F8-AB5C9855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316B4"/>
    <w:pPr>
      <w:spacing w:after="0" w:line="240" w:lineRule="auto"/>
    </w:pPr>
  </w:style>
  <w:style w:type="paragraph" w:styleId="BalloonText">
    <w:name w:val="Balloon Text"/>
    <w:basedOn w:val="Normal"/>
    <w:link w:val="BalloonTextChar"/>
    <w:uiPriority w:val="99"/>
    <w:semiHidden/>
    <w:unhideWhenUsed/>
    <w:rsid w:val="00A316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6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58677-979C-4F82-86A8-CE2F3343B0FF}">
  <ds:schemaRefs>
    <ds:schemaRef ds:uri="http://schemas.microsoft.com/sharepoint/v3/contenttype/forms"/>
  </ds:schemaRefs>
</ds:datastoreItem>
</file>

<file path=customXml/itemProps2.xml><?xml version="1.0" encoding="utf-8"?>
<ds:datastoreItem xmlns:ds="http://schemas.openxmlformats.org/officeDocument/2006/customXml" ds:itemID="{5C86DCE6-1406-41D4-97AF-78527A0775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F7F5AA-6731-4B50-89FA-AF74040F7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2</cp:revision>
  <dcterms:created xsi:type="dcterms:W3CDTF">2017-10-02T14:21:00Z</dcterms:created>
  <dcterms:modified xsi:type="dcterms:W3CDTF">2021-11-10T19:33:00Z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